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5CE3F730"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523A77">
        <w:rPr>
          <w:rFonts w:ascii="Times New Roman" w:hAnsi="Times New Roman" w:cs="Times New Roman"/>
          <w:b/>
          <w:bCs/>
          <w:spacing w:val="-1"/>
        </w:rPr>
        <w:t>1</w:t>
      </w:r>
      <w:r>
        <w:rPr>
          <w:rFonts w:ascii="Times New Roman" w:hAnsi="Times New Roman" w:cs="Times New Roman"/>
          <w:b/>
          <w:bCs/>
          <w:spacing w:val="-1"/>
        </w:rPr>
        <w:t xml:space="preserve"> to the Contract between the State acting through </w:t>
      </w:r>
      <w:r w:rsidR="00523A77">
        <w:rPr>
          <w:rFonts w:ascii="Times New Roman" w:hAnsi="Times New Roman" w:cs="Times New Roman"/>
          <w:b/>
          <w:bCs/>
          <w:spacing w:val="-1"/>
        </w:rPr>
        <w:t xml:space="preserve">the Indiana Department of Environmental Management </w:t>
      </w:r>
      <w:r>
        <w:rPr>
          <w:rFonts w:ascii="Times New Roman" w:hAnsi="Times New Roman" w:cs="Times New Roman"/>
          <w:b/>
          <w:bCs/>
          <w:spacing w:val="-1"/>
        </w:rPr>
        <w:t>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7BA291D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471371" w:rsidRPr="00A05B23">
          <w:rPr>
            <w:rStyle w:val="Hyperlink"/>
            <w:rFonts w:ascii="Times New Roman" w:hAnsi="Times New Roman" w:cs="Times New Roman"/>
            <w:bCs/>
            <w:spacing w:val="-1"/>
          </w:rPr>
          <w:t>http://www.in.gov/iot/2339.htm</w:t>
        </w:r>
      </w:hyperlink>
      <w:r w:rsidR="001A3835">
        <w:rPr>
          <w:rFonts w:ascii="Times New Roman" w:hAnsi="Times New Roman" w:cs="Times New Roman"/>
          <w:bCs/>
          <w:spacing w:val="-1"/>
        </w:rPr>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commentRangeStart w:id="0"/>
      <w:r w:rsidRPr="00B86382">
        <w:rPr>
          <w:rFonts w:ascii="Times New Roman" w:hAnsi="Times New Roman" w:cs="Times New Roman"/>
        </w:rPr>
        <w:t>Information Security Framework</w:t>
      </w:r>
      <w:commentRangeEnd w:id="0"/>
      <w:r w:rsidR="00E71BDC">
        <w:rPr>
          <w:rStyle w:val="CommentReference"/>
          <w:rFonts w:asciiTheme="minorHAnsi" w:eastAsiaTheme="minorHAnsi" w:hAnsiTheme="minorHAnsi"/>
        </w:rPr>
        <w:commentReference w:id="0"/>
      </w:r>
      <w:r w:rsidR="00123D12">
        <w:rPr>
          <w:rFonts w:ascii="Times New Roman" w:hAnsi="Times New Roman" w:cs="Times New Roman"/>
        </w:rPr>
        <w:t>; and</w:t>
      </w:r>
    </w:p>
    <w:p w14:paraId="24F00D66" w14:textId="4FA13B24"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del w:id="1" w:author="Author">
        <w:r w:rsidRPr="00B86382" w:rsidDel="00E71BDC">
          <w:rPr>
            <w:rFonts w:ascii="Times New Roman" w:hAnsi="Times New Roman" w:cs="Times New Roman"/>
          </w:rPr>
          <w:delText>Indiana Office of Technology</w:delText>
        </w:r>
        <w:r w:rsidR="00CB5BB8" w:rsidRPr="00B86382" w:rsidDel="00E71BDC">
          <w:rPr>
            <w:rFonts w:ascii="Times New Roman" w:hAnsi="Times New Roman" w:cs="Times New Roman"/>
          </w:rPr>
          <w:delText xml:space="preserve"> Cloud Product and Service Agreements, Standard ID: IOT-CS-SEC-</w:delText>
        </w:r>
        <w:commentRangeStart w:id="2"/>
        <w:r w:rsidR="00CB5BB8" w:rsidRPr="00B86382" w:rsidDel="00E71BDC">
          <w:rPr>
            <w:rFonts w:ascii="Times New Roman" w:hAnsi="Times New Roman" w:cs="Times New Roman"/>
          </w:rPr>
          <w:delText>010</w:delText>
        </w:r>
      </w:del>
      <w:commentRangeEnd w:id="2"/>
      <w:r w:rsidR="00E71BDC">
        <w:rPr>
          <w:rStyle w:val="CommentReference"/>
          <w:rFonts w:asciiTheme="minorHAnsi" w:eastAsiaTheme="minorHAnsi" w:hAnsiTheme="minorHAnsi"/>
        </w:rPr>
        <w:commentReference w:id="2"/>
      </w:r>
      <w:del w:id="3" w:author="Author">
        <w:r w:rsidR="00123D12" w:rsidRPr="00C17727" w:rsidDel="00E71BDC">
          <w:rPr>
            <w:rFonts w:ascii="Times New Roman" w:hAnsi="Times New Roman"/>
          </w:rPr>
          <w:delText>.</w:delText>
        </w:r>
      </w:del>
      <w:ins w:id="4" w:author="Author">
        <w:r w:rsidR="00E71BDC">
          <w:rPr>
            <w:rFonts w:ascii="Times New Roman" w:hAnsi="Times New Roman" w:cs="Times New Roman"/>
          </w:rPr>
          <w:t xml:space="preserve"> </w:t>
        </w:r>
      </w:ins>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Ponemon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F332AD2"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r w:rsidR="00781044" w:rsidRPr="00537171">
        <w:rPr>
          <w:rFonts w:ascii="Times New Roman" w:hAnsi="Times New Roman" w:cs="Times New Roman"/>
          <w:spacing w:val="-2"/>
        </w:rPr>
        <w:t>Federal Bureau of Investigation Identity History Summary Check for each employee</w:t>
      </w:r>
      <w:r w:rsidR="001011CA" w:rsidRPr="00537171">
        <w:rPr>
          <w:rFonts w:ascii="Times New Roman" w:hAnsi="Times New Roman" w:cs="Times New Roman"/>
          <w:spacing w:val="-2"/>
        </w:rPr>
        <w:t xml:space="preserve"> involved in provision of </w:t>
      </w:r>
      <w:commentRangeStart w:id="5"/>
      <w:r w:rsidR="001011CA" w:rsidRPr="00537171">
        <w:rPr>
          <w:rFonts w:ascii="Times New Roman" w:hAnsi="Times New Roman" w:cs="Times New Roman"/>
          <w:spacing w:val="-2"/>
        </w:rPr>
        <w:t>Services</w:t>
      </w:r>
      <w:commentRangeEnd w:id="5"/>
      <w:r w:rsidR="00E71BDC">
        <w:rPr>
          <w:rStyle w:val="CommentReference"/>
          <w:rFonts w:asciiTheme="minorHAnsi" w:eastAsiaTheme="minorHAnsi" w:hAnsiTheme="minorHAnsi"/>
        </w:rPr>
        <w:commentReference w:id="5"/>
      </w:r>
      <w:r w:rsidR="001011CA" w:rsidRPr="00537171">
        <w:rPr>
          <w:rFonts w:ascii="Times New Roman" w:hAnsi="Times New Roman" w:cs="Times New Roman"/>
          <w:spacing w:val="-2"/>
        </w:rPr>
        <w:t>: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w:t>
      </w:r>
      <w:ins w:id="6" w:author="Author">
        <w:r w:rsidR="00E71BDC">
          <w:rPr>
            <w:rFonts w:ascii="Times New Roman" w:hAnsi="Times New Roman" w:cs="Times New Roman"/>
            <w:bCs/>
            <w:spacing w:val="-1"/>
          </w:rPr>
          <w:t xml:space="preserve"> and if specifically requested by IDEM</w:t>
        </w:r>
      </w:ins>
      <w:r w:rsidR="001011CA" w:rsidRPr="00537171">
        <w:rPr>
          <w:rFonts w:ascii="Times New Roman" w:hAnsi="Times New Roman" w:cs="Times New Roman"/>
          <w:bCs/>
          <w:spacing w:val="-1"/>
        </w:rPr>
        <w: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lastRenderedPageBreak/>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e 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156E4E9F"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del w:id="7" w:author="Author">
        <w:r w:rsidR="004E7FB6" w:rsidDel="00E71BDC">
          <w:rPr>
            <w:rFonts w:ascii="Times New Roman" w:hAnsi="Times New Roman" w:cs="Times New Roman"/>
            <w:spacing w:val="-1"/>
          </w:rPr>
          <w:delText xml:space="preserve">specified in </w:delText>
        </w:r>
        <w:r w:rsidRPr="00537171" w:rsidDel="00E71BDC">
          <w:rPr>
            <w:rFonts w:ascii="Times New Roman" w:hAnsi="Times New Roman" w:cs="Times New Roman"/>
            <w:spacing w:val="-1"/>
          </w:rPr>
          <w:delText>the</w:delText>
        </w:r>
        <w:r w:rsidRPr="00537171" w:rsidDel="00E71BDC">
          <w:rPr>
            <w:rFonts w:ascii="Times New Roman" w:hAnsi="Times New Roman" w:cs="Times New Roman"/>
            <w:spacing w:val="1"/>
          </w:rPr>
          <w:delText xml:space="preserve"> </w:delText>
        </w:r>
        <w:r w:rsidR="00F24085" w:rsidRPr="00537171" w:rsidDel="00E71BDC">
          <w:rPr>
            <w:rFonts w:ascii="Times New Roman" w:hAnsi="Times New Roman" w:cs="Times New Roman"/>
            <w:spacing w:val="-1"/>
          </w:rPr>
          <w:delText>Service Level Agreement</w:delText>
        </w:r>
        <w:r w:rsidR="001011CA" w:rsidRPr="00537171" w:rsidDel="00E71BDC">
          <w:rPr>
            <w:rFonts w:ascii="Times New Roman" w:hAnsi="Times New Roman" w:cs="Times New Roman"/>
            <w:spacing w:val="-3"/>
          </w:rPr>
          <w:delText xml:space="preserve"> as a</w:delText>
        </w:r>
        <w:r w:rsidRPr="00537171" w:rsidDel="00E71BDC">
          <w:rPr>
            <w:rFonts w:ascii="Times New Roman" w:hAnsi="Times New Roman" w:cs="Times New Roman"/>
            <w:spacing w:val="-1"/>
          </w:rPr>
          <w:delText>greed</w:delText>
        </w:r>
        <w:r w:rsidRPr="00537171" w:rsidDel="00E71BDC">
          <w:rPr>
            <w:rFonts w:ascii="Times New Roman" w:hAnsi="Times New Roman" w:cs="Times New Roman"/>
            <w:spacing w:val="-3"/>
          </w:rPr>
          <w:delText xml:space="preserve"> </w:delText>
        </w:r>
        <w:r w:rsidRPr="00537171" w:rsidDel="00E71BDC">
          <w:rPr>
            <w:rFonts w:ascii="Times New Roman" w:hAnsi="Times New Roman" w:cs="Times New Roman"/>
          </w:rPr>
          <w:delText>to</w:delText>
        </w:r>
        <w:r w:rsidRPr="00537171" w:rsidDel="00E71BDC">
          <w:rPr>
            <w:rFonts w:ascii="Times New Roman" w:hAnsi="Times New Roman" w:cs="Times New Roman"/>
            <w:spacing w:val="-1"/>
          </w:rPr>
          <w:delText xml:space="preserve"> by</w:delText>
        </w:r>
        <w:r w:rsidRPr="00537171" w:rsidDel="00E71BDC">
          <w:rPr>
            <w:rFonts w:ascii="Times New Roman" w:hAnsi="Times New Roman" w:cs="Times New Roman"/>
            <w:spacing w:val="1"/>
          </w:rPr>
          <w:delText xml:space="preserve"> </w:delText>
        </w:r>
        <w:r w:rsidRPr="00537171" w:rsidDel="00E71BDC">
          <w:rPr>
            <w:rFonts w:ascii="Times New Roman" w:hAnsi="Times New Roman" w:cs="Times New Roman"/>
            <w:spacing w:val="-1"/>
          </w:rPr>
          <w:delText xml:space="preserve">both </w:delText>
        </w:r>
        <w:r w:rsidRPr="00537171" w:rsidDel="00E71BDC">
          <w:rPr>
            <w:rFonts w:ascii="Times New Roman" w:hAnsi="Times New Roman" w:cs="Times New Roman"/>
            <w:spacing w:val="-2"/>
          </w:rPr>
          <w:delText>the</w:delText>
        </w:r>
        <w:r w:rsidRPr="00537171" w:rsidDel="00E71BDC">
          <w:rPr>
            <w:rFonts w:ascii="Times New Roman" w:hAnsi="Times New Roman" w:cs="Times New Roman"/>
            <w:spacing w:val="1"/>
          </w:rPr>
          <w:delText xml:space="preserve"> </w:delText>
        </w:r>
        <w:r w:rsidR="003877A2" w:rsidDel="00E71BDC">
          <w:rPr>
            <w:rFonts w:ascii="Times New Roman" w:hAnsi="Times New Roman" w:cs="Times New Roman"/>
            <w:spacing w:val="-1"/>
          </w:rPr>
          <w:delText>c</w:delText>
        </w:r>
        <w:r w:rsidRPr="00537171" w:rsidDel="00E71BDC">
          <w:rPr>
            <w:rFonts w:ascii="Times New Roman" w:hAnsi="Times New Roman" w:cs="Times New Roman"/>
            <w:spacing w:val="-1"/>
          </w:rPr>
          <w:delText>ontractor</w:delText>
        </w:r>
        <w:r w:rsidRPr="00537171" w:rsidDel="00E71BDC">
          <w:rPr>
            <w:rFonts w:ascii="Times New Roman" w:hAnsi="Times New Roman" w:cs="Times New Roman"/>
          </w:rPr>
          <w:delText xml:space="preserve"> </w:delText>
        </w:r>
        <w:r w:rsidR="0082263E" w:rsidDel="00E71BDC">
          <w:rPr>
            <w:rFonts w:ascii="Times New Roman" w:hAnsi="Times New Roman" w:cs="Times New Roman"/>
            <w:spacing w:val="-1"/>
          </w:rPr>
          <w:delText xml:space="preserve">and </w:delText>
        </w:r>
        <w:r w:rsidRPr="00537171" w:rsidDel="00E71BDC">
          <w:rPr>
            <w:rFonts w:ascii="Times New Roman" w:hAnsi="Times New Roman" w:cs="Times New Roman"/>
            <w:spacing w:val="-1"/>
          </w:rPr>
          <w:delText>the</w:delText>
        </w:r>
        <w:r w:rsidRPr="00537171" w:rsidDel="00E71BDC">
          <w:rPr>
            <w:rFonts w:ascii="Times New Roman" w:hAnsi="Times New Roman" w:cs="Times New Roman"/>
            <w:spacing w:val="1"/>
          </w:rPr>
          <w:delText xml:space="preserve"> </w:delText>
        </w:r>
        <w:r w:rsidR="00BC2A3D" w:rsidRPr="00537171" w:rsidDel="00E71BDC">
          <w:rPr>
            <w:rFonts w:ascii="Times New Roman" w:hAnsi="Times New Roman" w:cs="Times New Roman"/>
            <w:spacing w:val="-1"/>
          </w:rPr>
          <w:delText>State</w:delText>
        </w:r>
      </w:del>
      <w:ins w:id="8" w:author="Author">
        <w:r w:rsidR="00E71BDC">
          <w:rPr>
            <w:rFonts w:ascii="Times New Roman" w:hAnsi="Times New Roman" w:cs="Times New Roman"/>
            <w:spacing w:val="-1"/>
          </w:rPr>
          <w:t xml:space="preserve"> shown below</w:t>
        </w:r>
      </w:ins>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del w:id="9" w:author="Author">
        <w:r w:rsidRPr="00537171" w:rsidDel="00E71BDC">
          <w:rPr>
            <w:rFonts w:ascii="Times New Roman" w:hAnsi="Times New Roman" w:cs="Times New Roman"/>
            <w:spacing w:val="-1"/>
          </w:rPr>
          <w:delText>latency statistics</w:delText>
        </w:r>
      </w:del>
      <w:ins w:id="10" w:author="Author">
        <w:r w:rsidR="00E71BDC">
          <w:rPr>
            <w:rFonts w:ascii="Times New Roman" w:hAnsi="Times New Roman" w:cs="Times New Roman"/>
            <w:spacing w:val="-1"/>
          </w:rPr>
          <w:t xml:space="preserve"> </w:t>
        </w:r>
      </w:ins>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del w:id="11" w:author="Author">
        <w:r w:rsidRPr="00537171" w:rsidDel="00E71BDC">
          <w:rPr>
            <w:rFonts w:ascii="Times New Roman" w:hAnsi="Times New Roman" w:cs="Times New Roman"/>
            <w:spacing w:val="-1"/>
          </w:rPr>
          <w:delText>history</w:delText>
        </w:r>
        <w:r w:rsidR="00712EC3" w:rsidRPr="00537171" w:rsidDel="00E71BDC">
          <w:rPr>
            <w:rFonts w:ascii="Times New Roman" w:hAnsi="Times New Roman" w:cs="Times New Roman"/>
            <w:spacing w:val="-1"/>
          </w:rPr>
          <w:delText xml:space="preserve">, and </w:delText>
        </w:r>
        <w:r w:rsidRPr="00537171" w:rsidDel="00E71BDC">
          <w:rPr>
            <w:rFonts w:ascii="Times New Roman" w:hAnsi="Times New Roman" w:cs="Times New Roman"/>
            <w:spacing w:val="-1"/>
          </w:rPr>
          <w:delText>security logs</w:delText>
        </w:r>
        <w:r w:rsidR="003C1447" w:rsidRPr="00537171" w:rsidDel="00E71BDC">
          <w:rPr>
            <w:rFonts w:ascii="Times New Roman" w:hAnsi="Times New Roman" w:cs="Times New Roman"/>
            <w:spacing w:val="-1"/>
          </w:rPr>
          <w:delText xml:space="preserve"> </w:delText>
        </w:r>
        <w:r w:rsidRPr="00537171" w:rsidDel="00E71BDC">
          <w:rPr>
            <w:rFonts w:ascii="Times New Roman" w:hAnsi="Times New Roman" w:cs="Times New Roman"/>
            <w:spacing w:val="-1"/>
          </w:rPr>
          <w:delText>for</w:delText>
        </w:r>
        <w:r w:rsidRPr="00537171" w:rsidDel="00E71BDC">
          <w:rPr>
            <w:rFonts w:ascii="Times New Roman" w:hAnsi="Times New Roman" w:cs="Times New Roman"/>
          </w:rPr>
          <w:delText xml:space="preserve"> </w:delText>
        </w:r>
        <w:r w:rsidRPr="00537171" w:rsidDel="00E71BDC">
          <w:rPr>
            <w:rFonts w:ascii="Times New Roman" w:hAnsi="Times New Roman" w:cs="Times New Roman"/>
            <w:spacing w:val="-1"/>
          </w:rPr>
          <w:delText>all</w:delText>
        </w:r>
        <w:r w:rsidRPr="00537171" w:rsidDel="00E71BDC">
          <w:rPr>
            <w:rFonts w:ascii="Times New Roman" w:hAnsi="Times New Roman" w:cs="Times New Roman"/>
          </w:rPr>
          <w:delText xml:space="preserve"> </w:delText>
        </w:r>
        <w:r w:rsidR="001011CA" w:rsidRPr="00537171" w:rsidDel="00E71BDC">
          <w:rPr>
            <w:rFonts w:ascii="Times New Roman" w:hAnsi="Times New Roman" w:cs="Times New Roman"/>
            <w:spacing w:val="-1"/>
          </w:rPr>
          <w:delText>Data</w:delText>
        </w:r>
      </w:del>
      <w:ins w:id="12" w:author="Author">
        <w:r w:rsidR="00E71BDC">
          <w:rPr>
            <w:rFonts w:ascii="Times New Roman" w:hAnsi="Times New Roman" w:cs="Times New Roman"/>
            <w:spacing w:val="-1"/>
          </w:rPr>
          <w:t xml:space="preserve"> </w:t>
        </w:r>
      </w:ins>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commentRangeStart w:id="13"/>
      <w:r w:rsidR="0073262D">
        <w:rPr>
          <w:rFonts w:ascii="Times New Roman" w:hAnsi="Times New Roman" w:cs="Times New Roman"/>
          <w:spacing w:val="-1"/>
        </w:rPr>
        <w:t>The</w:t>
      </w:r>
      <w:commentRangeEnd w:id="13"/>
      <w:r w:rsidR="005859B2">
        <w:rPr>
          <w:rStyle w:val="CommentReference"/>
          <w:rFonts w:asciiTheme="minorHAnsi" w:eastAsiaTheme="minorHAnsi" w:hAnsiTheme="minorHAnsi"/>
        </w:rPr>
        <w:commentReference w:id="13"/>
      </w:r>
      <w:r w:rsidR="0073262D">
        <w:rPr>
          <w:rFonts w:ascii="Times New Roman" w:hAnsi="Times New Roman" w:cs="Times New Roman"/>
          <w:spacing w:val="-1"/>
        </w:rPr>
        <w:t xml:space="preserv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ins w:id="14" w:author="Author">
        <w:r w:rsidR="00E71BDC">
          <w:rPr>
            <w:rFonts w:ascii="Times New Roman" w:hAnsi="Times New Roman" w:cs="Times New Roman"/>
            <w:spacing w:val="-1"/>
          </w:rPr>
          <w:br/>
        </w:r>
        <w:r w:rsidR="00E71BDC">
          <w:rPr>
            <w:rFonts w:ascii="Times New Roman" w:hAnsi="Times New Roman" w:cs="Times New Roman"/>
            <w:spacing w:val="-1"/>
          </w:rPr>
          <w:br/>
          <w:t>Example Access Reports.  Note that the first version shows login failures, the second only successful sessions:</w:t>
        </w:r>
        <w:r w:rsidR="00E71BDC">
          <w:rPr>
            <w:rFonts w:ascii="Times New Roman" w:hAnsi="Times New Roman" w:cs="Times New Roman"/>
            <w:spacing w:val="-1"/>
          </w:rPr>
          <w:br/>
        </w:r>
        <w:r w:rsidR="00E71BDC">
          <w:rPr>
            <w:rFonts w:ascii="Times New Roman" w:hAnsi="Times New Roman" w:cs="Times New Roman"/>
            <w:spacing w:val="-1"/>
          </w:rPr>
          <w:br/>
        </w:r>
        <w:r w:rsidR="00E71BDC" w:rsidRPr="004F4917">
          <w:rPr>
            <w:rFonts w:ascii="Times New Roman" w:hAnsi="Times New Roman" w:cs="Times New Roman"/>
            <w:noProof/>
            <w:spacing w:val="-1"/>
          </w:rPr>
          <w:drawing>
            <wp:inline distT="0" distB="0" distL="0" distR="0" wp14:anchorId="05ECBE11" wp14:editId="664457DB">
              <wp:extent cx="5943600" cy="2241946"/>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241946"/>
                      </a:xfrm>
                      <a:prstGeom prst="rect">
                        <a:avLst/>
                      </a:prstGeom>
                      <a:noFill/>
                      <a:ln>
                        <a:noFill/>
                      </a:ln>
                    </pic:spPr>
                  </pic:pic>
                </a:graphicData>
              </a:graphic>
            </wp:inline>
          </w:drawing>
        </w:r>
        <w:r w:rsidR="00E71BDC">
          <w:rPr>
            <w:rFonts w:ascii="Times New Roman" w:hAnsi="Times New Roman" w:cs="Times New Roman"/>
            <w:spacing w:val="-1"/>
          </w:rPr>
          <w:br/>
        </w:r>
        <w:r w:rsidR="00E71BDC" w:rsidRPr="004F4917">
          <w:rPr>
            <w:rFonts w:ascii="Times New Roman" w:hAnsi="Times New Roman" w:cs="Times New Roman"/>
            <w:noProof/>
            <w:spacing w:val="-1"/>
          </w:rPr>
          <w:drawing>
            <wp:inline distT="0" distB="0" distL="0" distR="0" wp14:anchorId="66EB69E9" wp14:editId="704B0B6C">
              <wp:extent cx="5943600" cy="152699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526993"/>
                      </a:xfrm>
                      <a:prstGeom prst="rect">
                        <a:avLst/>
                      </a:prstGeom>
                      <a:noFill/>
                      <a:ln>
                        <a:noFill/>
                      </a:ln>
                    </pic:spPr>
                  </pic:pic>
                </a:graphicData>
              </a:graphic>
            </wp:inline>
          </w:drawing>
        </w:r>
        <w:r w:rsidR="00E71BDC">
          <w:rPr>
            <w:rFonts w:ascii="Times New Roman" w:hAnsi="Times New Roman" w:cs="Times New Roman"/>
            <w:spacing w:val="-1"/>
          </w:rPr>
          <w:br/>
        </w:r>
      </w:ins>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lastRenderedPageBreak/>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w:t>
      </w:r>
      <w:r w:rsidR="00180DCF" w:rsidRPr="00537171">
        <w:rPr>
          <w:rFonts w:ascii="Times New Roman" w:hAnsi="Times New Roman" w:cs="Times New Roman"/>
          <w:spacing w:val="1"/>
        </w:rPr>
        <w:lastRenderedPageBreak/>
        <w:t xml:space="preserve">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 xml:space="preserve">rt shall include the </w:t>
      </w:r>
      <w:r w:rsidRPr="00537171">
        <w:rPr>
          <w:rFonts w:ascii="Times New Roman" w:hAnsi="Times New Roman" w:cs="Times New Roman"/>
        </w:rPr>
        <w:lastRenderedPageBreak/>
        <w:t>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6574A19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The clauses in this Exhibit have not been altered, modified, changed, or deleted in any way except for the following clauses which are named below:__</w:t>
      </w:r>
      <w:ins w:id="15" w:author="Author">
        <w:r w:rsidR="00E71BDC">
          <w:rPr>
            <w:rFonts w:ascii="Times New Roman" w:hAnsi="Times New Roman" w:cs="Times New Roman"/>
          </w:rPr>
          <w:t>2, 8, 9</w:t>
        </w:r>
      </w:ins>
      <w:r>
        <w:rPr>
          <w:rFonts w:ascii="Times New Roman" w:hAnsi="Times New Roman" w:cs="Times New Roman"/>
        </w:rPr>
        <w:t>___________________________________________</w:t>
      </w:r>
    </w:p>
    <w:sectPr w:rsidR="007463BF" w:rsidRPr="005329AE">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uthor" w:initials="A">
    <w:p w14:paraId="6A5B08B3" w14:textId="19E967B8" w:rsidR="00E71BDC" w:rsidRDefault="00E71BDC">
      <w:pPr>
        <w:pStyle w:val="CommentText"/>
      </w:pPr>
      <w:r>
        <w:rPr>
          <w:rStyle w:val="CommentReference"/>
        </w:rPr>
        <w:annotationRef/>
      </w:r>
      <w:r>
        <w:t>This document contains a number of documents , most of which are only relevant to internal Indiana systems and employees.  IDEM must make clear which specific documents and/or subsections affect the vendor’s SaaS system for review before any agreement can be made.</w:t>
      </w:r>
    </w:p>
  </w:comment>
  <w:comment w:id="2" w:author="Author" w:initials="A">
    <w:p w14:paraId="301008B2" w14:textId="77777777" w:rsidR="00E71BDC" w:rsidRPr="004A6E78" w:rsidRDefault="00E71BDC" w:rsidP="00E71BDC">
      <w:pPr>
        <w:rPr>
          <w:rFonts w:ascii="Times New Roman" w:eastAsia="Times New Roman" w:hAnsi="Times New Roman" w:cs="Times New Roman"/>
          <w:sz w:val="24"/>
          <w:szCs w:val="24"/>
        </w:rPr>
      </w:pPr>
      <w:r>
        <w:rPr>
          <w:rStyle w:val="CommentReference"/>
        </w:rPr>
        <w:annotationRef/>
      </w:r>
      <w:r>
        <w:t>This document includes requirements for “High” FIPS baseline, which is normally reserved for  “</w:t>
      </w:r>
      <w:r>
        <w:rPr>
          <w:rFonts w:ascii="Arial" w:hAnsi="Arial" w:cs="Arial"/>
          <w:color w:val="454545"/>
          <w:spacing w:val="5"/>
          <w:sz w:val="23"/>
          <w:szCs w:val="23"/>
          <w:shd w:val="clear" w:color="auto" w:fill="FFFFFF"/>
        </w:rPr>
        <w:t>High Impact data is usually in Law Enforcement and Emergency Services systems, Financial systems, Health systems, and any other system where loss of confidentiality, integrity, or availability could be expected to have a severe or catastrophic adverse effect on organizational operations, organizational assets, or individuals. FedRAMP introduced their High Baseline to account for the government’s most sensitive, unclassified data in cloud computing environments, including data that involves the protection of life and financial ruin. “</w:t>
      </w:r>
      <w:r>
        <w:rPr>
          <w:rFonts w:ascii="Arial" w:hAnsi="Arial" w:cs="Arial"/>
          <w:color w:val="454545"/>
          <w:spacing w:val="5"/>
          <w:sz w:val="23"/>
          <w:szCs w:val="23"/>
          <w:shd w:val="clear" w:color="auto" w:fill="FFFFFF"/>
        </w:rPr>
        <w:br/>
      </w:r>
      <w:r>
        <w:rPr>
          <w:rFonts w:ascii="Arial" w:hAnsi="Arial" w:cs="Arial"/>
          <w:color w:val="454545"/>
          <w:spacing w:val="5"/>
          <w:sz w:val="23"/>
          <w:szCs w:val="23"/>
          <w:shd w:val="clear" w:color="auto" w:fill="FFFFFF"/>
        </w:rPr>
        <w:br/>
      </w:r>
      <w:r>
        <w:t xml:space="preserve">This document is not applicable to this application and would result in an degree of overhead cost unnecessary for air monitoring data management.  It is also impossible to comply with this requirement given the unencrypted communications from the Xpert2 logger.   </w:t>
      </w:r>
      <w:r>
        <w:br/>
      </w:r>
      <w:r>
        <w:br/>
        <w:t>From this document we only agree with the requirement “</w:t>
      </w:r>
      <w:r w:rsidRPr="004A6E78">
        <w:rPr>
          <w:rFonts w:ascii="ArialMT" w:eastAsia="Times New Roman" w:hAnsi="ArialMT" w:cs="Times New Roman"/>
          <w:color w:val="000000"/>
          <w:sz w:val="18"/>
          <w:szCs w:val="18"/>
        </w:rPr>
        <w:t>Data must reside, traverse and be supported only within the continental U.S</w:t>
      </w:r>
    </w:p>
    <w:p w14:paraId="722A576C" w14:textId="77777777" w:rsidR="00E71BDC" w:rsidRDefault="00E71BDC" w:rsidP="00E71BDC">
      <w:pPr>
        <w:pStyle w:val="CommentText"/>
      </w:pPr>
      <w:r>
        <w:t>“ and other policies agreed through other RFP responses and attachments (such as but not limited to Attachment L)</w:t>
      </w:r>
    </w:p>
    <w:p w14:paraId="3F27915E" w14:textId="6C00A00F" w:rsidR="00E71BDC" w:rsidRDefault="00E71BDC">
      <w:pPr>
        <w:pStyle w:val="CommentText"/>
      </w:pPr>
    </w:p>
  </w:comment>
  <w:comment w:id="5" w:author="Author" w:initials="A">
    <w:p w14:paraId="0E3F72A3" w14:textId="67462D85" w:rsidR="00E71BDC" w:rsidRDefault="00E71BDC">
      <w:pPr>
        <w:pStyle w:val="CommentText"/>
      </w:pPr>
      <w:r>
        <w:rPr>
          <w:rStyle w:val="CommentReference"/>
        </w:rPr>
        <w:annotationRef/>
      </w:r>
      <w:r>
        <w:t>We understand “provisioning” to relate to the provisioning of the Cloud server or anyone with access at the server OS level, but not to remote users of the AirVision application.</w:t>
      </w:r>
    </w:p>
  </w:comment>
  <w:comment w:id="13" w:author="Author" w:initials="A">
    <w:p w14:paraId="7F1B0CE6" w14:textId="25FA2A36" w:rsidR="005859B2" w:rsidRDefault="005859B2">
      <w:pPr>
        <w:pStyle w:val="CommentText"/>
      </w:pPr>
      <w:r>
        <w:rPr>
          <w:rStyle w:val="CommentReference"/>
        </w:rPr>
        <w:annotationRef/>
      </w:r>
      <w:r>
        <w:t>In its commercial off the shelf form, there is no provision for logging each access to data, reports, etc.  This provision is likely language meant more for systems with sensitive personal information (PII, medical, or financial data), and probably not relevant for air quality data that mostly becomes public.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A5B08B3" w15:done="0"/>
  <w15:commentEx w15:paraId="3F27915E" w15:done="0"/>
  <w15:commentEx w15:paraId="0E3F72A3" w15:done="0"/>
  <w15:commentEx w15:paraId="7F1B0C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A5B08B3" w16cid:durableId="240DE815"/>
  <w16cid:commentId w16cid:paraId="3F27915E" w16cid:durableId="240DE816"/>
  <w16cid:commentId w16cid:paraId="0E3F72A3" w16cid:durableId="240DE817"/>
  <w16cid:commentId w16cid:paraId="7F1B0CE6" w16cid:durableId="240DE8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C6EF0A" w14:textId="77777777" w:rsidR="00CE13C3" w:rsidRDefault="00CE13C3">
      <w:r>
        <w:separator/>
      </w:r>
    </w:p>
  </w:endnote>
  <w:endnote w:type="continuationSeparator" w:id="0">
    <w:p w14:paraId="532F4197" w14:textId="77777777" w:rsidR="00CE13C3" w:rsidRDefault="00CE13C3">
      <w:r>
        <w:continuationSeparator/>
      </w:r>
    </w:p>
  </w:endnote>
  <w:endnote w:type="continuationNotice" w:id="1">
    <w:p w14:paraId="6BCDE9E3" w14:textId="77777777" w:rsidR="00CE13C3" w:rsidRDefault="00CE13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44324" w14:textId="77777777" w:rsidR="006C1AA9" w:rsidRDefault="006C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3C059877"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E71BDC">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E71BDC">
              <w:rPr>
                <w:rFonts w:ascii="Times New Roman" w:hAnsi="Times New Roman" w:cs="Times New Roman"/>
                <w:bCs/>
                <w:noProof/>
                <w:sz w:val="20"/>
                <w:szCs w:val="20"/>
              </w:rPr>
              <w:t>8</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683D" w14:textId="77777777" w:rsidR="006C1AA9" w:rsidRDefault="006C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71A320" w14:textId="77777777" w:rsidR="00CE13C3" w:rsidRDefault="00CE13C3">
      <w:r>
        <w:separator/>
      </w:r>
    </w:p>
  </w:footnote>
  <w:footnote w:type="continuationSeparator" w:id="0">
    <w:p w14:paraId="3CC2B749" w14:textId="77777777" w:rsidR="00CE13C3" w:rsidRDefault="00CE13C3">
      <w:r>
        <w:continuationSeparator/>
      </w:r>
    </w:p>
  </w:footnote>
  <w:footnote w:type="continuationNotice" w:id="1">
    <w:p w14:paraId="76A6EF66" w14:textId="77777777" w:rsidR="00CE13C3" w:rsidRDefault="00CE13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DDE462" w14:textId="77777777" w:rsidR="006C1AA9" w:rsidRDefault="006C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2D5550" w:rsidRPr="00894770" w:rsidRDefault="00436ECB">
    <w:pPr>
      <w:spacing w:line="14" w:lineRule="auto"/>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23CC7" w14:textId="77777777" w:rsidR="006C1AA9" w:rsidRDefault="006C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36ECB"/>
    <w:rsid w:val="00450D5D"/>
    <w:rsid w:val="0045248E"/>
    <w:rsid w:val="004528FF"/>
    <w:rsid w:val="00456D57"/>
    <w:rsid w:val="00462EBC"/>
    <w:rsid w:val="00471371"/>
    <w:rsid w:val="00472C50"/>
    <w:rsid w:val="0047567C"/>
    <w:rsid w:val="00475A82"/>
    <w:rsid w:val="00480304"/>
    <w:rsid w:val="004B19A4"/>
    <w:rsid w:val="004B5674"/>
    <w:rsid w:val="004D3785"/>
    <w:rsid w:val="004E433A"/>
    <w:rsid w:val="004E7FB6"/>
    <w:rsid w:val="00503412"/>
    <w:rsid w:val="00520AD9"/>
    <w:rsid w:val="00523A77"/>
    <w:rsid w:val="005274C0"/>
    <w:rsid w:val="005329AE"/>
    <w:rsid w:val="00537171"/>
    <w:rsid w:val="005438D4"/>
    <w:rsid w:val="00543954"/>
    <w:rsid w:val="0056089C"/>
    <w:rsid w:val="00562713"/>
    <w:rsid w:val="00577A85"/>
    <w:rsid w:val="00581BA1"/>
    <w:rsid w:val="005859B2"/>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3262D"/>
    <w:rsid w:val="00733CD2"/>
    <w:rsid w:val="00737BF4"/>
    <w:rsid w:val="007463BF"/>
    <w:rsid w:val="00781044"/>
    <w:rsid w:val="00785FCB"/>
    <w:rsid w:val="0078777F"/>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96D55"/>
    <w:rsid w:val="00996E1B"/>
    <w:rsid w:val="009A1F49"/>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E13C3"/>
    <w:rsid w:val="00CE3608"/>
    <w:rsid w:val="00CF6578"/>
    <w:rsid w:val="00D0206F"/>
    <w:rsid w:val="00D03DBB"/>
    <w:rsid w:val="00D06E76"/>
    <w:rsid w:val="00D161BA"/>
    <w:rsid w:val="00D21CCD"/>
    <w:rsid w:val="00D402D4"/>
    <w:rsid w:val="00D40B2A"/>
    <w:rsid w:val="00D44338"/>
    <w:rsid w:val="00D44A16"/>
    <w:rsid w:val="00D44C92"/>
    <w:rsid w:val="00D476F9"/>
    <w:rsid w:val="00D85949"/>
    <w:rsid w:val="00D9028B"/>
    <w:rsid w:val="00DA4195"/>
    <w:rsid w:val="00DC3B67"/>
    <w:rsid w:val="00DD428B"/>
    <w:rsid w:val="00DD50D8"/>
    <w:rsid w:val="00DD51E4"/>
    <w:rsid w:val="00DD66BF"/>
    <w:rsid w:val="00DE61A6"/>
    <w:rsid w:val="00DF3C68"/>
    <w:rsid w:val="00E025A6"/>
    <w:rsid w:val="00E05C9A"/>
    <w:rsid w:val="00E30816"/>
    <w:rsid w:val="00E411D3"/>
    <w:rsid w:val="00E463A7"/>
    <w:rsid w:val="00E51432"/>
    <w:rsid w:val="00E65BED"/>
    <w:rsid w:val="00E71BDC"/>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2CA1"/>
    <w:rsid w:val="00F3635B"/>
    <w:rsid w:val="00F526A5"/>
    <w:rsid w:val="00F550DA"/>
    <w:rsid w:val="00F67B9A"/>
    <w:rsid w:val="00F749E9"/>
    <w:rsid w:val="00F760E5"/>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image" Target="media/image2.emf"/><Relationship Id="rId23" Type="http://schemas.openxmlformats.org/officeDocument/2006/relationships/theme" Target="theme/theme1.xml"/><Relationship Id="rId10" Type="http://schemas.openxmlformats.org/officeDocument/2006/relationships/hyperlink" Target="http://www.in.gov/iot/2339.htm"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0A80DE9D10846BE47CAE99E19164C" ma:contentTypeVersion="5" ma:contentTypeDescription="Create a new document." ma:contentTypeScope="" ma:versionID="2092c81ff0da6987a9846f7f3e4afae8">
  <xsd:schema xmlns:xsd="http://www.w3.org/2001/XMLSchema" xmlns:xs="http://www.w3.org/2001/XMLSchema" xmlns:p="http://schemas.microsoft.com/office/2006/metadata/properties" xmlns:ns2="7f22c1bf-4db9-470b-9d4a-58ad76a551f4" targetNamespace="http://schemas.microsoft.com/office/2006/metadata/properties" ma:root="true" ma:fieldsID="5cc1f08fba92e85c1012c20462e75b59" ns2:_="">
    <xsd:import namespace="7f22c1bf-4db9-470b-9d4a-58ad76a551f4"/>
    <xsd:element name="properties">
      <xsd:complexType>
        <xsd:sequence>
          <xsd:element name="documentManagement">
            <xsd:complexType>
              <xsd:all>
                <xsd:element ref="ns2:MediaServiceMetadata" minOccurs="0"/>
                <xsd:element ref="ns2:MediaServiceFastMetadata" minOccurs="0"/>
                <xsd:element ref="ns2:Status" minOccurs="0"/>
                <xsd:element ref="ns2:Category"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22c1bf-4db9-470b-9d4a-58ad76a55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format="Dropdown" ma:internalName="Status">
      <xsd:simpleType>
        <xsd:restriction base="dms:Choice">
          <xsd:enumeration value="Template"/>
          <xsd:enumeration value="Draft"/>
          <xsd:enumeration value="In Review"/>
          <xsd:enumeration value="Final"/>
        </xsd:restriction>
      </xsd:simpleType>
    </xsd:element>
    <xsd:element name="Category" ma:index="11" nillable="true" ma:displayName="Category" ma:format="Dropdown" ma:internalName="Category">
      <xsd:simpleType>
        <xsd:restriction base="dms:Text">
          <xsd:maxLength value="255"/>
        </xsd:restriction>
      </xsd:simpleType>
    </xsd:element>
    <xsd:element name="Subcategory" ma:index="12" nillable="true" ma:displayName="Subcategory" ma:internalName="Sub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7f22c1bf-4db9-470b-9d4a-58ad76a551f4" xsi:nil="true"/>
    <Subcategory xmlns="7f22c1bf-4db9-470b-9d4a-58ad76a551f4" xsi:nil="true"/>
    <Category xmlns="7f22c1bf-4db9-470b-9d4a-58ad76a551f4" xsi:nil="true"/>
  </documentManagement>
</p:properties>
</file>

<file path=customXml/itemProps1.xml><?xml version="1.0" encoding="utf-8"?>
<ds:datastoreItem xmlns:ds="http://schemas.openxmlformats.org/officeDocument/2006/customXml" ds:itemID="{621AFA58-8CA8-4368-BFBB-5E7D8C5D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22c1bf-4db9-470b-9d4a-58ad76a55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DBE68B-1FB2-4F8E-9ADB-2910CC636ED8}">
  <ds:schemaRefs>
    <ds:schemaRef ds:uri="http://schemas.microsoft.com/sharepoint/v3/contenttype/forms"/>
  </ds:schemaRefs>
</ds:datastoreItem>
</file>

<file path=customXml/itemProps3.xml><?xml version="1.0" encoding="utf-8"?>
<ds:datastoreItem xmlns:ds="http://schemas.openxmlformats.org/officeDocument/2006/customXml" ds:itemID="{00B68E2E-6335-4E7F-8324-9E285C19B899}">
  <ds:schemaRefs>
    <ds:schemaRef ds:uri="http://schemas.microsoft.com/office/2006/metadata/properties"/>
    <ds:schemaRef ds:uri="http://schemas.microsoft.com/office/infopath/2007/PartnerControls"/>
    <ds:schemaRef ds:uri="7f22c1bf-4db9-470b-9d4a-58ad76a551f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3308</Words>
  <Characters>18857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2021-04-11T15:14:00Z</dcterms:created>
  <dcterms:modified xsi:type="dcterms:W3CDTF">2021-04-11T15:14:00Z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0x0101006A10A80DE9D10846BE47CAE99E19164C</vt:lpwstr>
  </property>
</Properties>
</file>